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55"/>
        <w:gridCol w:w="4955"/>
        <w:gridCol w:w="2473"/>
      </w:tblGrid>
      <w:tr w:rsidR="000D4456" w:rsidRPr="007C15F5" w14:paraId="2CD510EA" w14:textId="77777777" w:rsidTr="00C33EEE">
        <w:trPr>
          <w:trHeight w:val="864"/>
        </w:trPr>
        <w:tc>
          <w:tcPr>
            <w:tcW w:w="6857" w:type="dxa"/>
            <w:gridSpan w:val="3"/>
          </w:tcPr>
          <w:p w14:paraId="0B195C0F" w14:textId="54D63474" w:rsidR="000D4456" w:rsidRPr="007C15F5" w:rsidRDefault="002A3049" w:rsidP="00C33EEE">
            <w:pPr>
              <w:pStyle w:val="conservationmeasuretitle1"/>
            </w:pPr>
            <w:bookmarkStart w:id="0" w:name="_Toc418689772"/>
            <w:bookmarkStart w:id="1" w:name="_Toc435711218"/>
            <w:bookmarkStart w:id="2" w:name="_GoBack" w:colFirst="0" w:colLast="0"/>
            <w:r w:rsidRPr="007C15F5">
              <w:rPr>
                <w:caps w:val="0"/>
              </w:rPr>
              <w:t xml:space="preserve">Conservation Measure </w:t>
            </w:r>
            <w:r w:rsidR="000D4456" w:rsidRPr="007C15F5">
              <w:t>41-07 (201</w:t>
            </w:r>
            <w:ins w:id="3" w:author="Keith Reid" w:date="2018-10-29T14:30:00Z">
              <w:r w:rsidR="00126F67">
                <w:t>8</w:t>
              </w:r>
            </w:ins>
            <w:del w:id="4" w:author="Keith Reid" w:date="2018-10-29T14:30:00Z">
              <w:r w:rsidR="00422D76" w:rsidDel="00126F67">
                <w:delText>7</w:delText>
              </w:r>
            </w:del>
            <w:r w:rsidR="000D4456" w:rsidRPr="007C15F5">
              <w:t>)</w:t>
            </w:r>
            <w:bookmarkEnd w:id="0"/>
            <w:bookmarkEnd w:id="1"/>
          </w:p>
          <w:p w14:paraId="66ED5EEC" w14:textId="0E14F3B6" w:rsidR="000D4456" w:rsidRPr="007C15F5" w:rsidRDefault="000D4456" w:rsidP="00C33EEE">
            <w:pPr>
              <w:pStyle w:val="conservationmeasuretitle2"/>
            </w:pPr>
            <w:bookmarkStart w:id="5" w:name="_Toc88975789"/>
            <w:bookmarkStart w:id="6" w:name="_Toc435711219"/>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on BANZARE Bank (Statistical Division 58.4.3b) outside </w:t>
            </w:r>
            <w:r w:rsidRPr="007C15F5">
              <w:br/>
              <w:t>areas of national jurisdiction in the 201</w:t>
            </w:r>
            <w:ins w:id="7" w:author="Keith Reid" w:date="2018-10-29T14:30:00Z">
              <w:r w:rsidR="00126F67">
                <w:t>8</w:t>
              </w:r>
            </w:ins>
            <w:del w:id="8" w:author="Keith Reid" w:date="2018-10-29T14:30:00Z">
              <w:r w:rsidR="00422D76" w:rsidDel="00126F67">
                <w:delText>7</w:delText>
              </w:r>
            </w:del>
            <w:r w:rsidRPr="007C15F5">
              <w:t>/1</w:t>
            </w:r>
            <w:ins w:id="9" w:author="Keith Reid" w:date="2018-10-29T14:30:00Z">
              <w:r w:rsidR="00126F67">
                <w:t>9</w:t>
              </w:r>
            </w:ins>
            <w:del w:id="10" w:author="Keith Reid" w:date="2018-10-29T14:30:00Z">
              <w:r w:rsidR="00422D76" w:rsidDel="00126F67">
                <w:delText>8</w:delText>
              </w:r>
            </w:del>
            <w:r w:rsidRPr="007C15F5">
              <w:t xml:space="preserve"> season</w:t>
            </w:r>
            <w:bookmarkEnd w:id="5"/>
            <w:bookmarkEnd w:id="6"/>
          </w:p>
        </w:tc>
        <w:tc>
          <w:tcPr>
            <w:tcW w:w="2473" w:type="dxa"/>
          </w:tcPr>
          <w:tbl>
            <w:tblPr>
              <w:tblW w:w="2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5"/>
            </w:tblGrid>
            <w:tr w:rsidR="000D4456" w:rsidRPr="007C15F5" w14:paraId="591C0DF4" w14:textId="77777777" w:rsidTr="00C33EEE">
              <w:trPr>
                <w:cantSplit/>
              </w:trPr>
              <w:tc>
                <w:tcPr>
                  <w:tcW w:w="2285" w:type="dxa"/>
                </w:tcPr>
                <w:p w14:paraId="3B5F7BC5" w14:textId="77777777" w:rsidR="000D4456" w:rsidRPr="007C15F5" w:rsidRDefault="000D4456" w:rsidP="00C33EEE">
                  <w:pPr>
                    <w:pStyle w:val="circ"/>
                    <w:tabs>
                      <w:tab w:val="clear" w:pos="5100"/>
                      <w:tab w:val="right" w:pos="2014"/>
                    </w:tabs>
                    <w:spacing w:line="200" w:lineRule="atLeast"/>
                    <w:rPr>
                      <w:sz w:val="20"/>
                    </w:rPr>
                  </w:pPr>
                  <w:r w:rsidRPr="007C15F5">
                    <w:rPr>
                      <w:sz w:val="20"/>
                    </w:rPr>
                    <w:t>Species</w:t>
                  </w:r>
                  <w:r w:rsidRPr="007C15F5">
                    <w:rPr>
                      <w:sz w:val="20"/>
                    </w:rPr>
                    <w:tab/>
                    <w:t>toothfish</w:t>
                  </w:r>
                </w:p>
              </w:tc>
            </w:tr>
            <w:tr w:rsidR="000D4456" w:rsidRPr="007C15F5" w14:paraId="35702930" w14:textId="77777777" w:rsidTr="00C33EEE">
              <w:trPr>
                <w:cantSplit/>
              </w:trPr>
              <w:tc>
                <w:tcPr>
                  <w:tcW w:w="2285" w:type="dxa"/>
                </w:tcPr>
                <w:p w14:paraId="24503E3B" w14:textId="77777777" w:rsidR="000D4456" w:rsidRPr="007C15F5" w:rsidRDefault="000D4456" w:rsidP="00C33EEE">
                  <w:pPr>
                    <w:pStyle w:val="Footer"/>
                    <w:tabs>
                      <w:tab w:val="right" w:pos="2014"/>
                    </w:tabs>
                    <w:spacing w:line="200" w:lineRule="atLeast"/>
                  </w:pPr>
                  <w:r w:rsidRPr="007C15F5">
                    <w:t>Area</w:t>
                  </w:r>
                  <w:r w:rsidRPr="007C15F5">
                    <w:tab/>
                    <w:t>58.4.3b</w:t>
                  </w:r>
                </w:p>
              </w:tc>
            </w:tr>
            <w:tr w:rsidR="000D4456" w:rsidRPr="007C15F5" w14:paraId="4342DD64" w14:textId="77777777" w:rsidTr="00C33EEE">
              <w:trPr>
                <w:cantSplit/>
              </w:trPr>
              <w:tc>
                <w:tcPr>
                  <w:tcW w:w="2285" w:type="dxa"/>
                </w:tcPr>
                <w:p w14:paraId="2AE8E26B" w14:textId="52DD0A23" w:rsidR="000D4456" w:rsidRPr="007C15F5" w:rsidRDefault="000D4456" w:rsidP="00C33EEE">
                  <w:pPr>
                    <w:pStyle w:val="Footer"/>
                    <w:tabs>
                      <w:tab w:val="right" w:pos="2014"/>
                    </w:tabs>
                    <w:spacing w:line="200" w:lineRule="atLeast"/>
                    <w:rPr>
                      <w:caps/>
                    </w:rPr>
                  </w:pPr>
                  <w:r w:rsidRPr="007C15F5">
                    <w:t>Season</w:t>
                  </w:r>
                  <w:r w:rsidRPr="007C15F5">
                    <w:tab/>
                    <w:t>201</w:t>
                  </w:r>
                  <w:ins w:id="11" w:author="Keith Reid" w:date="2018-10-29T14:29:00Z">
                    <w:r w:rsidR="00126F67">
                      <w:t>8</w:t>
                    </w:r>
                  </w:ins>
                  <w:del w:id="12" w:author="Keith Reid" w:date="2018-10-29T14:29:00Z">
                    <w:r w:rsidR="00422D76" w:rsidDel="00126F67">
                      <w:delText>7</w:delText>
                    </w:r>
                  </w:del>
                  <w:r w:rsidRPr="007C15F5">
                    <w:t>/1</w:t>
                  </w:r>
                  <w:ins w:id="13" w:author="Keith Reid" w:date="2018-10-29T14:29:00Z">
                    <w:r w:rsidR="00126F67">
                      <w:t>9</w:t>
                    </w:r>
                  </w:ins>
                  <w:del w:id="14" w:author="Keith Reid" w:date="2018-10-29T14:29:00Z">
                    <w:r w:rsidR="00422D76" w:rsidDel="00126F67">
                      <w:delText>8</w:delText>
                    </w:r>
                  </w:del>
                </w:p>
              </w:tc>
            </w:tr>
            <w:tr w:rsidR="000D4456" w:rsidRPr="007C15F5" w14:paraId="24D06F7A" w14:textId="77777777" w:rsidTr="00C33EEE">
              <w:trPr>
                <w:cantSplit/>
              </w:trPr>
              <w:tc>
                <w:tcPr>
                  <w:tcW w:w="2285" w:type="dxa"/>
                </w:tcPr>
                <w:p w14:paraId="773419D8" w14:textId="77777777" w:rsidR="000D4456" w:rsidRPr="007C15F5" w:rsidRDefault="000D4456" w:rsidP="00C33EEE">
                  <w:pPr>
                    <w:tabs>
                      <w:tab w:val="right" w:pos="2014"/>
                    </w:tabs>
                    <w:spacing w:line="200" w:lineRule="atLeast"/>
                    <w:rPr>
                      <w:sz w:val="20"/>
                    </w:rPr>
                  </w:pPr>
                  <w:r w:rsidRPr="007C15F5">
                    <w:rPr>
                      <w:sz w:val="20"/>
                    </w:rPr>
                    <w:t>Gear</w:t>
                  </w:r>
                  <w:r w:rsidRPr="007C15F5">
                    <w:rPr>
                      <w:sz w:val="20"/>
                    </w:rPr>
                    <w:tab/>
                    <w:t>longline</w:t>
                  </w:r>
                </w:p>
              </w:tc>
            </w:tr>
          </w:tbl>
          <w:p w14:paraId="6B516679" w14:textId="77777777" w:rsidR="000D4456" w:rsidRPr="007C15F5" w:rsidRDefault="000D4456" w:rsidP="00C33EEE">
            <w:pPr>
              <w:pStyle w:val="conservationmeasuretitle1"/>
            </w:pPr>
          </w:p>
        </w:tc>
      </w:tr>
      <w:tr w:rsidR="000D4456" w:rsidRPr="007C15F5" w14:paraId="08AFE567" w14:textId="77777777" w:rsidTr="00C33EEE">
        <w:trPr>
          <w:cantSplit/>
        </w:trPr>
        <w:tc>
          <w:tcPr>
            <w:tcW w:w="9330" w:type="dxa"/>
            <w:gridSpan w:val="4"/>
          </w:tcPr>
          <w:p w14:paraId="04F6BCA6" w14:textId="77777777" w:rsidR="000D4456" w:rsidRPr="007C15F5" w:rsidRDefault="000D4456" w:rsidP="00C33EEE">
            <w:pPr>
              <w:pStyle w:val="cmpara"/>
              <w:spacing w:before="240"/>
            </w:pPr>
            <w:r w:rsidRPr="007C15F5">
              <w:t>The Commission hereby adopts the following conservation measure in accordance with Conservation Measure 21-02:</w:t>
            </w:r>
          </w:p>
        </w:tc>
      </w:tr>
      <w:tr w:rsidR="000D4456" w:rsidRPr="007C15F5" w14:paraId="091291A8" w14:textId="77777777" w:rsidTr="00C33EEE">
        <w:trPr>
          <w:cantSplit/>
        </w:trPr>
        <w:tc>
          <w:tcPr>
            <w:tcW w:w="1347" w:type="dxa"/>
          </w:tcPr>
          <w:p w14:paraId="5F0063A1" w14:textId="77777777" w:rsidR="000D4456" w:rsidRPr="001E1179" w:rsidRDefault="000D4456" w:rsidP="00C33EEE">
            <w:pPr>
              <w:pStyle w:val="cmpara"/>
              <w:jc w:val="left"/>
              <w:rPr>
                <w:sz w:val="20"/>
              </w:rPr>
            </w:pPr>
            <w:r w:rsidRPr="001E1179">
              <w:rPr>
                <w:sz w:val="20"/>
              </w:rPr>
              <w:t>Access</w:t>
            </w:r>
          </w:p>
        </w:tc>
        <w:tc>
          <w:tcPr>
            <w:tcW w:w="555" w:type="dxa"/>
          </w:tcPr>
          <w:p w14:paraId="2CFAEEB5" w14:textId="77777777" w:rsidR="000D4456" w:rsidRPr="007C15F5" w:rsidRDefault="000D4456" w:rsidP="00C33EEE">
            <w:pPr>
              <w:pStyle w:val="cmpara"/>
            </w:pPr>
            <w:r w:rsidRPr="007C15F5">
              <w:t>1.</w:t>
            </w:r>
          </w:p>
        </w:tc>
        <w:tc>
          <w:tcPr>
            <w:tcW w:w="7428" w:type="dxa"/>
            <w:gridSpan w:val="2"/>
          </w:tcPr>
          <w:p w14:paraId="31A459B7" w14:textId="77777777" w:rsidR="000D4456" w:rsidRPr="007C15F5" w:rsidRDefault="000D4456"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shall be limited to longlines only. </w:t>
            </w:r>
          </w:p>
        </w:tc>
      </w:tr>
      <w:tr w:rsidR="000D4456" w:rsidRPr="007C15F5" w14:paraId="7136940A" w14:textId="77777777" w:rsidTr="00C33EEE">
        <w:tc>
          <w:tcPr>
            <w:tcW w:w="1347" w:type="dxa"/>
          </w:tcPr>
          <w:p w14:paraId="286A9B25" w14:textId="77777777" w:rsidR="000D4456" w:rsidRPr="001E1179" w:rsidRDefault="000D4456" w:rsidP="00C33EEE">
            <w:pPr>
              <w:pStyle w:val="cmpara"/>
              <w:jc w:val="left"/>
              <w:rPr>
                <w:sz w:val="20"/>
              </w:rPr>
            </w:pPr>
            <w:r w:rsidRPr="001E1179">
              <w:rPr>
                <w:sz w:val="20"/>
              </w:rPr>
              <w:t>Catch limit</w:t>
            </w:r>
          </w:p>
        </w:tc>
        <w:tc>
          <w:tcPr>
            <w:tcW w:w="555" w:type="dxa"/>
          </w:tcPr>
          <w:p w14:paraId="1CCEAE5D" w14:textId="77777777" w:rsidR="000D4456" w:rsidRPr="007C15F5" w:rsidRDefault="000D4456" w:rsidP="00C33EEE">
            <w:pPr>
              <w:pStyle w:val="cmpara"/>
            </w:pPr>
            <w:r w:rsidRPr="007C15F5">
              <w:t>2.</w:t>
            </w:r>
          </w:p>
        </w:tc>
        <w:tc>
          <w:tcPr>
            <w:tcW w:w="7428" w:type="dxa"/>
            <w:gridSpan w:val="2"/>
          </w:tcPr>
          <w:p w14:paraId="4003EA0C" w14:textId="27D07DB9" w:rsidR="000D4456" w:rsidRPr="007C15F5" w:rsidRDefault="000D4456" w:rsidP="00C33EEE">
            <w:pPr>
              <w:pStyle w:val="cmpara"/>
              <w:rPr>
                <w:caps/>
              </w:rPr>
            </w:pPr>
            <w:r w:rsidRPr="007C15F5">
              <w:t xml:space="preserve">The total catch of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in the 201</w:t>
            </w:r>
            <w:del w:id="15" w:author="Keith Reid" w:date="2018-10-29T14:30:00Z">
              <w:r w:rsidR="00422D76" w:rsidDel="00126F67">
                <w:delText>7</w:delText>
              </w:r>
            </w:del>
            <w:ins w:id="16" w:author="Keith Reid" w:date="2018-10-29T14:30:00Z">
              <w:r w:rsidR="00126F67">
                <w:t>8</w:t>
              </w:r>
            </w:ins>
            <w:r w:rsidRPr="007C15F5">
              <w:t>/1</w:t>
            </w:r>
            <w:ins w:id="17" w:author="Keith Reid" w:date="2018-10-29T14:30:00Z">
              <w:r w:rsidR="00126F67">
                <w:t>9</w:t>
              </w:r>
            </w:ins>
            <w:del w:id="18" w:author="Keith Reid" w:date="2018-10-29T14:30:00Z">
              <w:r w:rsidR="00422D76" w:rsidDel="00126F67">
                <w:delText>8</w:delText>
              </w:r>
            </w:del>
            <w:r w:rsidRPr="007C15F5">
              <w:t xml:space="preserve"> season shall not exceed a precautionary catch limit of </w:t>
            </w:r>
            <w:r w:rsidRPr="007C15F5">
              <w:rPr>
                <w:szCs w:val="24"/>
              </w:rPr>
              <w:t xml:space="preserve">0 </w:t>
            </w:r>
            <w:r w:rsidRPr="007C15F5">
              <w:t xml:space="preserve">tonnes applied as follows: </w:t>
            </w:r>
          </w:p>
        </w:tc>
      </w:tr>
      <w:tr w:rsidR="000D4456" w:rsidRPr="007C15F5" w14:paraId="4787DD09" w14:textId="77777777" w:rsidTr="00C33EEE">
        <w:tc>
          <w:tcPr>
            <w:tcW w:w="1347" w:type="dxa"/>
          </w:tcPr>
          <w:p w14:paraId="55DA40FD" w14:textId="77777777" w:rsidR="000D4456" w:rsidRPr="001E1179" w:rsidRDefault="000D4456" w:rsidP="00C33EEE">
            <w:pPr>
              <w:pStyle w:val="cmpara"/>
              <w:jc w:val="left"/>
              <w:rPr>
                <w:sz w:val="20"/>
              </w:rPr>
            </w:pPr>
          </w:p>
        </w:tc>
        <w:tc>
          <w:tcPr>
            <w:tcW w:w="555" w:type="dxa"/>
          </w:tcPr>
          <w:p w14:paraId="30FBFF68" w14:textId="77777777" w:rsidR="000D4456" w:rsidRPr="007C15F5" w:rsidRDefault="000D4456" w:rsidP="00C33EEE">
            <w:pPr>
              <w:pStyle w:val="cmpara"/>
            </w:pPr>
          </w:p>
        </w:tc>
        <w:tc>
          <w:tcPr>
            <w:tcW w:w="7428" w:type="dxa"/>
            <w:gridSpan w:val="2"/>
          </w:tcPr>
          <w:p w14:paraId="4E81F5EC"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A –</w:t>
            </w:r>
            <w:r w:rsidRPr="003024CB">
              <w:rPr>
                <w:lang w:val="fr-FR"/>
              </w:rPr>
              <w:tab/>
              <w:t>0 tonnes</w:t>
            </w:r>
          </w:p>
          <w:p w14:paraId="6AC440F7"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B –</w:t>
            </w:r>
            <w:r w:rsidRPr="003024CB">
              <w:rPr>
                <w:lang w:val="fr-FR"/>
              </w:rPr>
              <w:tab/>
              <w:t>0 tonnes</w:t>
            </w:r>
          </w:p>
          <w:p w14:paraId="05FD2298"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C –</w:t>
            </w:r>
            <w:r w:rsidRPr="003024CB">
              <w:rPr>
                <w:lang w:val="fr-FR"/>
              </w:rPr>
              <w:tab/>
              <w:t>0 tonnes</w:t>
            </w:r>
          </w:p>
          <w:p w14:paraId="5B24D30B"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D –</w:t>
            </w:r>
            <w:r w:rsidRPr="003024CB">
              <w:rPr>
                <w:lang w:val="fr-FR"/>
              </w:rPr>
              <w:tab/>
              <w:t>0 tonnes</w:t>
            </w:r>
          </w:p>
          <w:p w14:paraId="2EC1452F" w14:textId="77777777" w:rsidR="000D4456" w:rsidRPr="007C15F5" w:rsidRDefault="000D4456" w:rsidP="00E05AAD">
            <w:pPr>
              <w:pStyle w:val="cmpara"/>
              <w:tabs>
                <w:tab w:val="decimal" w:pos="1247"/>
                <w:tab w:val="decimal" w:pos="2668"/>
              </w:tabs>
            </w:pPr>
            <w:r w:rsidRPr="007C15F5">
              <w:t>SSRU E –</w:t>
            </w:r>
            <w:r w:rsidRPr="007C15F5">
              <w:tab/>
              <w:t>0 tonnes.</w:t>
            </w:r>
            <w:r w:rsidRPr="007C15F5" w:rsidDel="00C22157">
              <w:t xml:space="preserve"> </w:t>
            </w:r>
          </w:p>
        </w:tc>
      </w:tr>
      <w:tr w:rsidR="000D4456" w:rsidRPr="007C15F5" w14:paraId="43EDEA3B" w14:textId="77777777" w:rsidTr="00C33EEE">
        <w:trPr>
          <w:cantSplit/>
        </w:trPr>
        <w:tc>
          <w:tcPr>
            <w:tcW w:w="1347" w:type="dxa"/>
          </w:tcPr>
          <w:p w14:paraId="42378E9E" w14:textId="77777777" w:rsidR="000D4456" w:rsidRPr="001E1179" w:rsidRDefault="000D4456" w:rsidP="00C33EEE">
            <w:pPr>
              <w:pStyle w:val="cmpara"/>
              <w:jc w:val="left"/>
              <w:rPr>
                <w:sz w:val="20"/>
              </w:rPr>
            </w:pPr>
            <w:r w:rsidRPr="001E1179">
              <w:rPr>
                <w:sz w:val="20"/>
              </w:rPr>
              <w:t>Season</w:t>
            </w:r>
          </w:p>
        </w:tc>
        <w:tc>
          <w:tcPr>
            <w:tcW w:w="555" w:type="dxa"/>
          </w:tcPr>
          <w:p w14:paraId="68670FE6" w14:textId="77777777" w:rsidR="000D4456" w:rsidRPr="007C15F5" w:rsidRDefault="000D4456" w:rsidP="00C33EEE">
            <w:pPr>
              <w:pStyle w:val="cmpara"/>
            </w:pPr>
            <w:r w:rsidRPr="007C15F5">
              <w:t>3.</w:t>
            </w:r>
          </w:p>
        </w:tc>
        <w:tc>
          <w:tcPr>
            <w:tcW w:w="7428" w:type="dxa"/>
            <w:gridSpan w:val="2"/>
          </w:tcPr>
          <w:p w14:paraId="54D9D5DA" w14:textId="2E25FB61" w:rsidR="000D4456" w:rsidRPr="007C15F5" w:rsidRDefault="000D4456"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7C15F5">
              <w:rPr>
                <w:i/>
              </w:rPr>
              <w:t>mawsoni</w:t>
            </w:r>
            <w:r w:rsidRPr="007C15F5">
              <w:t xml:space="preserve"> on BANZARE Bank (Statistical Division 58.4.3b) outside areas</w:t>
            </w:r>
            <w:r w:rsidR="00872AAA">
              <w:t xml:space="preserve"> </w:t>
            </w:r>
            <w:r w:rsidRPr="007C15F5">
              <w:t>of national jurisdiction, the 201</w:t>
            </w:r>
            <w:ins w:id="19" w:author="Keith Reid" w:date="2018-10-29T14:30:00Z">
              <w:r w:rsidR="00126F67">
                <w:t>8</w:t>
              </w:r>
            </w:ins>
            <w:del w:id="20" w:author="Keith Reid" w:date="2018-10-29T14:30:00Z">
              <w:r w:rsidR="00422D76" w:rsidDel="00126F67">
                <w:delText>7</w:delText>
              </w:r>
            </w:del>
            <w:r w:rsidRPr="007C15F5">
              <w:t>/1</w:t>
            </w:r>
            <w:ins w:id="21" w:author="Keith Reid" w:date="2018-10-29T14:30:00Z">
              <w:r w:rsidR="00126F67">
                <w:t>9</w:t>
              </w:r>
            </w:ins>
            <w:del w:id="22" w:author="Keith Reid" w:date="2018-10-29T14:30:00Z">
              <w:r w:rsidR="00422D76" w:rsidDel="00126F67">
                <w:delText>8</w:delText>
              </w:r>
            </w:del>
            <w:r w:rsidRPr="007C15F5">
              <w:t xml:space="preserve"> season is defined as the period from 1 December 201</w:t>
            </w:r>
            <w:ins w:id="23" w:author="Keith Reid" w:date="2018-10-29T14:30:00Z">
              <w:r w:rsidR="00126F67">
                <w:t>8</w:t>
              </w:r>
            </w:ins>
            <w:del w:id="24" w:author="Keith Reid" w:date="2018-10-29T14:30:00Z">
              <w:r w:rsidR="00422D76" w:rsidDel="00126F67">
                <w:delText>7</w:delText>
              </w:r>
            </w:del>
            <w:r w:rsidRPr="007C15F5">
              <w:t xml:space="preserve"> to 30 November 201</w:t>
            </w:r>
            <w:ins w:id="25" w:author="Keith Reid" w:date="2018-10-29T14:30:00Z">
              <w:r w:rsidR="00126F67">
                <w:t>9</w:t>
              </w:r>
            </w:ins>
            <w:del w:id="26" w:author="Keith Reid" w:date="2018-10-29T14:30:00Z">
              <w:r w:rsidR="00422D76" w:rsidDel="00126F67">
                <w:delText>8</w:delText>
              </w:r>
            </w:del>
            <w:r w:rsidRPr="007C15F5">
              <w:t xml:space="preserve">, or until the catch limit is reached, whichever is sooner. </w:t>
            </w:r>
          </w:p>
        </w:tc>
      </w:tr>
      <w:tr w:rsidR="000D4456" w:rsidRPr="007C15F5" w14:paraId="5DE9D7B5" w14:textId="77777777" w:rsidTr="00C33EEE">
        <w:trPr>
          <w:cantSplit/>
        </w:trPr>
        <w:tc>
          <w:tcPr>
            <w:tcW w:w="1347" w:type="dxa"/>
          </w:tcPr>
          <w:p w14:paraId="193FB1B4" w14:textId="77777777" w:rsidR="000D4456" w:rsidRPr="001E1179" w:rsidRDefault="000D4456" w:rsidP="00C33EEE">
            <w:pPr>
              <w:pStyle w:val="cmpara"/>
              <w:jc w:val="left"/>
              <w:rPr>
                <w:sz w:val="20"/>
              </w:rPr>
            </w:pPr>
            <w:r w:rsidRPr="001E1179">
              <w:rPr>
                <w:sz w:val="20"/>
              </w:rPr>
              <w:t>By-catch</w:t>
            </w:r>
          </w:p>
        </w:tc>
        <w:tc>
          <w:tcPr>
            <w:tcW w:w="555" w:type="dxa"/>
          </w:tcPr>
          <w:p w14:paraId="3B90F8D1" w14:textId="77777777" w:rsidR="000D4456" w:rsidRPr="007C15F5" w:rsidRDefault="000D4456" w:rsidP="00C33EEE">
            <w:pPr>
              <w:pStyle w:val="cmpara"/>
            </w:pPr>
            <w:r w:rsidRPr="007C15F5">
              <w:t>4.</w:t>
            </w:r>
          </w:p>
        </w:tc>
        <w:tc>
          <w:tcPr>
            <w:tcW w:w="7428" w:type="dxa"/>
            <w:gridSpan w:val="2"/>
          </w:tcPr>
          <w:p w14:paraId="43A64D22" w14:textId="1520F76E" w:rsidR="000D4456" w:rsidRPr="007C15F5" w:rsidRDefault="000D4456" w:rsidP="00C33EEE">
            <w:pPr>
              <w:pStyle w:val="cmpara"/>
            </w:pPr>
            <w:r w:rsidRPr="007C15F5">
              <w:rPr>
                <w:color w:val="000000"/>
              </w:rPr>
              <w:t>The by-catch in this fishery shall be regulated as set out in Conservation Measure 33-03.</w:t>
            </w:r>
            <w:r w:rsidR="00872AAA">
              <w:rPr>
                <w:color w:val="000000"/>
              </w:rPr>
              <w:t xml:space="preserve">  </w:t>
            </w:r>
          </w:p>
        </w:tc>
      </w:tr>
      <w:tr w:rsidR="000D4456" w:rsidRPr="007C15F5" w14:paraId="45362CA2" w14:textId="77777777" w:rsidTr="00C33EEE">
        <w:trPr>
          <w:cantSplit/>
        </w:trPr>
        <w:tc>
          <w:tcPr>
            <w:tcW w:w="1347" w:type="dxa"/>
          </w:tcPr>
          <w:p w14:paraId="6F052A18" w14:textId="77777777" w:rsidR="000D4456" w:rsidRPr="001E1179" w:rsidRDefault="000D4456" w:rsidP="00C33EEE">
            <w:pPr>
              <w:pStyle w:val="cmpara"/>
              <w:jc w:val="left"/>
              <w:rPr>
                <w:sz w:val="20"/>
              </w:rPr>
            </w:pPr>
            <w:r w:rsidRPr="001E1179">
              <w:rPr>
                <w:sz w:val="20"/>
              </w:rPr>
              <w:t>Mitigation</w:t>
            </w:r>
          </w:p>
        </w:tc>
        <w:tc>
          <w:tcPr>
            <w:tcW w:w="555" w:type="dxa"/>
          </w:tcPr>
          <w:p w14:paraId="342CD7C6" w14:textId="77777777" w:rsidR="000D4456" w:rsidRPr="007C15F5" w:rsidRDefault="000D4456" w:rsidP="00C33EEE">
            <w:pPr>
              <w:pStyle w:val="cmpara"/>
            </w:pPr>
            <w:r w:rsidRPr="007C15F5">
              <w:t>5.</w:t>
            </w:r>
          </w:p>
        </w:tc>
        <w:tc>
          <w:tcPr>
            <w:tcW w:w="7428" w:type="dxa"/>
            <w:gridSpan w:val="2"/>
          </w:tcPr>
          <w:p w14:paraId="375EA6EA" w14:textId="77777777" w:rsidR="000D4456" w:rsidRPr="007C15F5" w:rsidRDefault="000D4456"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0D4456" w:rsidRPr="007C15F5" w14:paraId="19AEE5B7" w14:textId="77777777" w:rsidTr="00C33EEE">
        <w:trPr>
          <w:cantSplit/>
        </w:trPr>
        <w:tc>
          <w:tcPr>
            <w:tcW w:w="1347" w:type="dxa"/>
          </w:tcPr>
          <w:p w14:paraId="4A5B2395" w14:textId="77777777" w:rsidR="000D4456" w:rsidRPr="001E1179" w:rsidRDefault="000D4456" w:rsidP="00C33EEE">
            <w:pPr>
              <w:pStyle w:val="cmpara"/>
              <w:jc w:val="left"/>
              <w:rPr>
                <w:sz w:val="20"/>
              </w:rPr>
            </w:pPr>
          </w:p>
        </w:tc>
        <w:tc>
          <w:tcPr>
            <w:tcW w:w="555" w:type="dxa"/>
          </w:tcPr>
          <w:p w14:paraId="2570F814" w14:textId="77777777" w:rsidR="000D4456" w:rsidRPr="007C15F5" w:rsidRDefault="000D4456" w:rsidP="00C33EEE">
            <w:pPr>
              <w:pStyle w:val="cmpara"/>
            </w:pPr>
            <w:r w:rsidRPr="007C15F5">
              <w:t>6.</w:t>
            </w:r>
          </w:p>
        </w:tc>
        <w:tc>
          <w:tcPr>
            <w:tcW w:w="7428" w:type="dxa"/>
            <w:gridSpan w:val="2"/>
          </w:tcPr>
          <w:p w14:paraId="79E9CEC9" w14:textId="77777777" w:rsidR="000D4456" w:rsidRPr="007C15F5" w:rsidRDefault="000D4456"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0D4456" w:rsidRPr="007C15F5" w14:paraId="3C664BDA" w14:textId="77777777" w:rsidTr="00C33EEE">
        <w:trPr>
          <w:cantSplit/>
        </w:trPr>
        <w:tc>
          <w:tcPr>
            <w:tcW w:w="1347" w:type="dxa"/>
          </w:tcPr>
          <w:p w14:paraId="65AF5826" w14:textId="77777777" w:rsidR="000D4456" w:rsidRPr="001E1179" w:rsidRDefault="000D4456" w:rsidP="00C33EEE">
            <w:pPr>
              <w:pStyle w:val="cmpara"/>
              <w:jc w:val="left"/>
              <w:rPr>
                <w:sz w:val="20"/>
              </w:rPr>
            </w:pPr>
            <w:r w:rsidRPr="001E1179">
              <w:rPr>
                <w:sz w:val="20"/>
              </w:rPr>
              <w:t>Observers</w:t>
            </w:r>
          </w:p>
        </w:tc>
        <w:tc>
          <w:tcPr>
            <w:tcW w:w="555" w:type="dxa"/>
          </w:tcPr>
          <w:p w14:paraId="12D58C43" w14:textId="77777777" w:rsidR="000D4456" w:rsidRPr="007C15F5" w:rsidRDefault="000D4456" w:rsidP="00C33EEE">
            <w:pPr>
              <w:pStyle w:val="cmpara"/>
            </w:pPr>
            <w:r w:rsidRPr="007C15F5">
              <w:t>7.</w:t>
            </w:r>
          </w:p>
        </w:tc>
        <w:tc>
          <w:tcPr>
            <w:tcW w:w="7428" w:type="dxa"/>
            <w:gridSpan w:val="2"/>
          </w:tcPr>
          <w:p w14:paraId="2572B3BE" w14:textId="77777777" w:rsidR="000D4456" w:rsidRPr="007C15F5" w:rsidRDefault="000D4456"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0D4456" w:rsidRPr="007C15F5" w14:paraId="28AE4520" w14:textId="77777777" w:rsidTr="00C33EEE">
        <w:trPr>
          <w:cantSplit/>
        </w:trPr>
        <w:tc>
          <w:tcPr>
            <w:tcW w:w="1347" w:type="dxa"/>
          </w:tcPr>
          <w:p w14:paraId="3B78BD24" w14:textId="77777777" w:rsidR="000D4456" w:rsidRPr="001E1179" w:rsidRDefault="000D4456" w:rsidP="00C33EEE">
            <w:pPr>
              <w:pStyle w:val="cmpara"/>
              <w:jc w:val="left"/>
              <w:rPr>
                <w:sz w:val="20"/>
              </w:rPr>
            </w:pPr>
            <w:r w:rsidRPr="001E1179">
              <w:rPr>
                <w:sz w:val="20"/>
              </w:rPr>
              <w:t>Data: catch/effort</w:t>
            </w:r>
          </w:p>
        </w:tc>
        <w:tc>
          <w:tcPr>
            <w:tcW w:w="555" w:type="dxa"/>
          </w:tcPr>
          <w:p w14:paraId="21FCEAD7" w14:textId="77777777" w:rsidR="000D4456" w:rsidRPr="007C15F5" w:rsidRDefault="000D4456" w:rsidP="00C33EEE">
            <w:pPr>
              <w:pStyle w:val="cmpara"/>
            </w:pPr>
            <w:r w:rsidRPr="007C15F5">
              <w:t>8.</w:t>
            </w:r>
          </w:p>
        </w:tc>
        <w:tc>
          <w:tcPr>
            <w:tcW w:w="7428" w:type="dxa"/>
            <w:gridSpan w:val="2"/>
          </w:tcPr>
          <w:p w14:paraId="7ECA0EFF" w14:textId="0F855E90" w:rsidR="000D4456" w:rsidRPr="007C15F5" w:rsidRDefault="000D4456" w:rsidP="00C33EEE">
            <w:pPr>
              <w:pStyle w:val="cmpara"/>
              <w:rPr>
                <w:caps/>
              </w:rPr>
            </w:pPr>
            <w:r w:rsidRPr="007C15F5">
              <w:t>For the purpose of implementing this conservation measure in the 201</w:t>
            </w:r>
            <w:ins w:id="27" w:author="Keith Reid" w:date="2018-10-29T14:30:00Z">
              <w:r w:rsidR="00126F67">
                <w:t>8</w:t>
              </w:r>
            </w:ins>
            <w:del w:id="28" w:author="Keith Reid" w:date="2018-10-29T14:30:00Z">
              <w:r w:rsidR="00422D76" w:rsidDel="00126F67">
                <w:delText>7</w:delText>
              </w:r>
            </w:del>
            <w:r w:rsidRPr="007C15F5">
              <w:t>/1</w:t>
            </w:r>
            <w:ins w:id="29" w:author="Keith Reid" w:date="2018-10-29T14:30:00Z">
              <w:r w:rsidR="00126F67">
                <w:t>9</w:t>
              </w:r>
            </w:ins>
            <w:del w:id="30" w:author="Keith Reid" w:date="2018-10-29T14:30:00Z">
              <w:r w:rsidR="00422D76" w:rsidDel="00126F67">
                <w:delText>8</w:delText>
              </w:r>
            </w:del>
            <w:r w:rsidRPr="007C15F5">
              <w:t xml:space="preserve"> season, the following shall apply: </w:t>
            </w:r>
          </w:p>
        </w:tc>
      </w:tr>
      <w:tr w:rsidR="000D4456" w:rsidRPr="007C15F5" w14:paraId="7B34E437" w14:textId="77777777" w:rsidTr="00C33EEE">
        <w:trPr>
          <w:cantSplit/>
        </w:trPr>
        <w:tc>
          <w:tcPr>
            <w:tcW w:w="1347" w:type="dxa"/>
          </w:tcPr>
          <w:p w14:paraId="409E9319" w14:textId="77777777" w:rsidR="000D4456" w:rsidRPr="001E1179" w:rsidRDefault="000D4456" w:rsidP="00C33EEE">
            <w:pPr>
              <w:rPr>
                <w:sz w:val="20"/>
              </w:rPr>
            </w:pPr>
          </w:p>
        </w:tc>
        <w:tc>
          <w:tcPr>
            <w:tcW w:w="555" w:type="dxa"/>
          </w:tcPr>
          <w:p w14:paraId="1E7E01F2" w14:textId="77777777" w:rsidR="000D4456" w:rsidRPr="007C15F5" w:rsidRDefault="000D4456" w:rsidP="00C33EEE"/>
        </w:tc>
        <w:tc>
          <w:tcPr>
            <w:tcW w:w="7428" w:type="dxa"/>
            <w:gridSpan w:val="2"/>
          </w:tcPr>
          <w:p w14:paraId="631D6EEA" w14:textId="77777777" w:rsidR="000D4456" w:rsidRPr="007C15F5" w:rsidRDefault="000D4456"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0D4456" w:rsidRPr="007C15F5" w14:paraId="75237480" w14:textId="77777777" w:rsidTr="00C33EEE">
        <w:trPr>
          <w:cantSplit/>
        </w:trPr>
        <w:tc>
          <w:tcPr>
            <w:tcW w:w="1347" w:type="dxa"/>
          </w:tcPr>
          <w:p w14:paraId="372410AF" w14:textId="77777777" w:rsidR="000D4456" w:rsidRPr="001E1179" w:rsidRDefault="000D4456" w:rsidP="00C33EEE">
            <w:pPr>
              <w:rPr>
                <w:sz w:val="20"/>
              </w:rPr>
            </w:pPr>
          </w:p>
        </w:tc>
        <w:tc>
          <w:tcPr>
            <w:tcW w:w="555" w:type="dxa"/>
          </w:tcPr>
          <w:p w14:paraId="7DA0E967" w14:textId="77777777" w:rsidR="000D4456" w:rsidRPr="007C15F5" w:rsidRDefault="000D4456" w:rsidP="00C33EEE"/>
        </w:tc>
        <w:tc>
          <w:tcPr>
            <w:tcW w:w="7428" w:type="dxa"/>
            <w:gridSpan w:val="2"/>
          </w:tcPr>
          <w:p w14:paraId="212720D6" w14:textId="77777777" w:rsidR="000D4456" w:rsidRPr="007C15F5" w:rsidRDefault="000D4456"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0D4456" w:rsidRPr="007C15F5" w14:paraId="27AECC6C" w14:textId="77777777" w:rsidTr="00C33EEE">
        <w:trPr>
          <w:cantSplit/>
        </w:trPr>
        <w:tc>
          <w:tcPr>
            <w:tcW w:w="1347" w:type="dxa"/>
          </w:tcPr>
          <w:p w14:paraId="6C394CA1" w14:textId="77777777" w:rsidR="000D4456" w:rsidRPr="001E1179" w:rsidRDefault="000D4456" w:rsidP="00C33EEE">
            <w:pPr>
              <w:pStyle w:val="cmpara"/>
              <w:jc w:val="left"/>
              <w:rPr>
                <w:sz w:val="20"/>
              </w:rPr>
            </w:pPr>
          </w:p>
        </w:tc>
        <w:tc>
          <w:tcPr>
            <w:tcW w:w="555" w:type="dxa"/>
          </w:tcPr>
          <w:p w14:paraId="6D3DBFAF" w14:textId="77777777" w:rsidR="000D4456" w:rsidRPr="007C15F5" w:rsidRDefault="000D4456" w:rsidP="00C33EEE">
            <w:pPr>
              <w:pStyle w:val="cmpara"/>
            </w:pPr>
            <w:r w:rsidRPr="007C15F5">
              <w:t>9.</w:t>
            </w:r>
          </w:p>
        </w:tc>
        <w:tc>
          <w:tcPr>
            <w:tcW w:w="7428" w:type="dxa"/>
            <w:gridSpan w:val="2"/>
          </w:tcPr>
          <w:p w14:paraId="74EF9EDF" w14:textId="77777777" w:rsidR="000D4456" w:rsidRPr="007C15F5" w:rsidRDefault="000D4456"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w:t>
            </w:r>
            <w:r w:rsidRPr="007C15F5">
              <w:rPr>
                <w:i/>
              </w:rPr>
              <w:t>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0D4456" w:rsidRPr="007C15F5" w14:paraId="21B675EE" w14:textId="77777777" w:rsidTr="00C33EEE">
        <w:trPr>
          <w:cantSplit/>
        </w:trPr>
        <w:tc>
          <w:tcPr>
            <w:tcW w:w="1347" w:type="dxa"/>
          </w:tcPr>
          <w:p w14:paraId="77E50500" w14:textId="77777777" w:rsidR="000D4456" w:rsidRPr="001E1179" w:rsidRDefault="000D4456" w:rsidP="00C33EEE">
            <w:pPr>
              <w:pStyle w:val="cmpara"/>
              <w:jc w:val="left"/>
              <w:rPr>
                <w:sz w:val="20"/>
              </w:rPr>
            </w:pPr>
            <w:r w:rsidRPr="001E1179">
              <w:rPr>
                <w:sz w:val="20"/>
              </w:rPr>
              <w:t>Data: biological</w:t>
            </w:r>
          </w:p>
        </w:tc>
        <w:tc>
          <w:tcPr>
            <w:tcW w:w="555" w:type="dxa"/>
          </w:tcPr>
          <w:p w14:paraId="27FDD2ED" w14:textId="77777777" w:rsidR="000D4456" w:rsidRPr="007C15F5" w:rsidRDefault="000D4456" w:rsidP="00C33EEE">
            <w:pPr>
              <w:pStyle w:val="cmpara"/>
            </w:pPr>
            <w:r w:rsidRPr="007C15F5">
              <w:t>10.</w:t>
            </w:r>
          </w:p>
        </w:tc>
        <w:tc>
          <w:tcPr>
            <w:tcW w:w="7428" w:type="dxa"/>
            <w:gridSpan w:val="2"/>
          </w:tcPr>
          <w:p w14:paraId="4F91A6BD" w14:textId="77777777" w:rsidR="000D4456" w:rsidRPr="007C15F5" w:rsidRDefault="000D4456"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0D4456" w:rsidRPr="007C15F5" w14:paraId="0D447FB1" w14:textId="77777777" w:rsidTr="00C33EEE">
        <w:trPr>
          <w:cantSplit/>
        </w:trPr>
        <w:tc>
          <w:tcPr>
            <w:tcW w:w="1347" w:type="dxa"/>
          </w:tcPr>
          <w:p w14:paraId="6FD6FA0F" w14:textId="77777777" w:rsidR="000D4456" w:rsidRPr="001E1179" w:rsidRDefault="000D4456" w:rsidP="00C33EEE">
            <w:pPr>
              <w:pStyle w:val="cmpara"/>
              <w:jc w:val="left"/>
              <w:rPr>
                <w:sz w:val="20"/>
              </w:rPr>
            </w:pPr>
            <w:r w:rsidRPr="001E1179">
              <w:rPr>
                <w:sz w:val="20"/>
              </w:rPr>
              <w:t>Research</w:t>
            </w:r>
          </w:p>
        </w:tc>
        <w:tc>
          <w:tcPr>
            <w:tcW w:w="555" w:type="dxa"/>
          </w:tcPr>
          <w:p w14:paraId="2544000C" w14:textId="77777777" w:rsidR="000D4456" w:rsidRPr="007C15F5" w:rsidRDefault="000D4456" w:rsidP="00C33EEE">
            <w:pPr>
              <w:pStyle w:val="cmpara"/>
            </w:pPr>
            <w:r w:rsidRPr="007C15F5">
              <w:t>11.</w:t>
            </w:r>
          </w:p>
        </w:tc>
        <w:tc>
          <w:tcPr>
            <w:tcW w:w="7428" w:type="dxa"/>
            <w:gridSpan w:val="2"/>
          </w:tcPr>
          <w:p w14:paraId="3CC283BB" w14:textId="77777777" w:rsidR="000D4456" w:rsidRPr="007C15F5" w:rsidRDefault="000D4456"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0D4456" w:rsidRPr="007C15F5" w14:paraId="61870D41" w14:textId="77777777" w:rsidTr="00C33EEE">
        <w:trPr>
          <w:cantSplit/>
        </w:trPr>
        <w:tc>
          <w:tcPr>
            <w:tcW w:w="1347" w:type="dxa"/>
          </w:tcPr>
          <w:p w14:paraId="17E36C37" w14:textId="77777777" w:rsidR="000D4456" w:rsidRPr="001E1179" w:rsidRDefault="000D4456" w:rsidP="00C33EEE">
            <w:pPr>
              <w:pStyle w:val="cmpara"/>
              <w:jc w:val="left"/>
              <w:rPr>
                <w:sz w:val="20"/>
              </w:rPr>
            </w:pPr>
          </w:p>
        </w:tc>
        <w:tc>
          <w:tcPr>
            <w:tcW w:w="555" w:type="dxa"/>
          </w:tcPr>
          <w:p w14:paraId="0ABB3554" w14:textId="77777777" w:rsidR="000D4456" w:rsidRPr="007C15F5" w:rsidDel="00CD510D" w:rsidRDefault="000D4456" w:rsidP="00C33EEE">
            <w:pPr>
              <w:pStyle w:val="cmpara"/>
            </w:pPr>
            <w:r w:rsidRPr="007C15F5">
              <w:t>12.</w:t>
            </w:r>
          </w:p>
        </w:tc>
        <w:tc>
          <w:tcPr>
            <w:tcW w:w="7428" w:type="dxa"/>
            <w:gridSpan w:val="2"/>
          </w:tcPr>
          <w:p w14:paraId="4AF98599" w14:textId="77777777" w:rsidR="000D4456" w:rsidRPr="007C15F5" w:rsidRDefault="000D4456" w:rsidP="00C33EEE">
            <w:pPr>
              <w:pStyle w:val="cmpara"/>
              <w:rPr>
                <w:spacing w:val="-4"/>
              </w:rPr>
            </w:pPr>
            <w:r w:rsidRPr="007C15F5">
              <w:rPr>
                <w:color w:val="000000"/>
                <w:spacing w:val="-4"/>
              </w:rPr>
              <w:t>Research shall be conducted in accordance with Conservation Measure 24-01.</w:t>
            </w:r>
          </w:p>
        </w:tc>
      </w:tr>
      <w:tr w:rsidR="000D4456" w:rsidRPr="007C15F5" w14:paraId="225558E4" w14:textId="77777777" w:rsidTr="00C33EEE">
        <w:trPr>
          <w:cantSplit/>
        </w:trPr>
        <w:tc>
          <w:tcPr>
            <w:tcW w:w="1347" w:type="dxa"/>
          </w:tcPr>
          <w:p w14:paraId="15146C2E" w14:textId="77777777" w:rsidR="000D4456" w:rsidRPr="001E1179" w:rsidRDefault="000D4456" w:rsidP="00C33EEE">
            <w:pPr>
              <w:pStyle w:val="cmpara"/>
              <w:jc w:val="left"/>
              <w:rPr>
                <w:sz w:val="20"/>
              </w:rPr>
            </w:pPr>
          </w:p>
        </w:tc>
        <w:tc>
          <w:tcPr>
            <w:tcW w:w="555" w:type="dxa"/>
          </w:tcPr>
          <w:p w14:paraId="4B86D3F6" w14:textId="77777777" w:rsidR="000D4456" w:rsidRPr="007C15F5" w:rsidRDefault="000D4456" w:rsidP="00C33EEE">
            <w:pPr>
              <w:pStyle w:val="cmpara"/>
            </w:pPr>
            <w:r w:rsidRPr="007C15F5">
              <w:t>13.</w:t>
            </w:r>
          </w:p>
        </w:tc>
        <w:tc>
          <w:tcPr>
            <w:tcW w:w="7428" w:type="dxa"/>
            <w:gridSpan w:val="2"/>
          </w:tcPr>
          <w:p w14:paraId="0E7E6780" w14:textId="77777777" w:rsidR="000D4456" w:rsidRPr="007C15F5" w:rsidRDefault="000D4456" w:rsidP="00C33EEE">
            <w:pPr>
              <w:pStyle w:val="cmpara"/>
            </w:pPr>
            <w:r w:rsidRPr="007C15F5">
              <w:t xml:space="preserve">Toothfish shall be tagged at a rate of at least five fish per tonne green weight caught. </w:t>
            </w:r>
          </w:p>
        </w:tc>
      </w:tr>
      <w:tr w:rsidR="000D4456" w:rsidRPr="007C15F5" w14:paraId="7C780537" w14:textId="77777777" w:rsidTr="00C33EEE">
        <w:trPr>
          <w:cantSplit/>
        </w:trPr>
        <w:tc>
          <w:tcPr>
            <w:tcW w:w="1347" w:type="dxa"/>
          </w:tcPr>
          <w:p w14:paraId="3F3FEFEE" w14:textId="77777777" w:rsidR="000D4456" w:rsidRPr="001E1179" w:rsidRDefault="000D4456" w:rsidP="00C33EEE">
            <w:pPr>
              <w:pStyle w:val="cmpara"/>
              <w:keepNext/>
              <w:jc w:val="left"/>
              <w:rPr>
                <w:sz w:val="20"/>
              </w:rPr>
            </w:pPr>
            <w:r w:rsidRPr="001E1179">
              <w:rPr>
                <w:sz w:val="20"/>
              </w:rPr>
              <w:t>Environ-mental protection</w:t>
            </w:r>
          </w:p>
        </w:tc>
        <w:tc>
          <w:tcPr>
            <w:tcW w:w="555" w:type="dxa"/>
          </w:tcPr>
          <w:p w14:paraId="12E453C8" w14:textId="77777777" w:rsidR="000D4456" w:rsidRPr="007C15F5" w:rsidRDefault="000D4456" w:rsidP="00C33EEE">
            <w:pPr>
              <w:pStyle w:val="cmpara"/>
              <w:keepNext/>
            </w:pPr>
            <w:r w:rsidRPr="007C15F5">
              <w:t xml:space="preserve">14. </w:t>
            </w:r>
          </w:p>
          <w:p w14:paraId="5C6EDCB9" w14:textId="77777777" w:rsidR="000D4456" w:rsidRPr="007C15F5" w:rsidRDefault="000D4456" w:rsidP="00C33EEE">
            <w:pPr>
              <w:pStyle w:val="cmpara"/>
              <w:keepNext/>
            </w:pPr>
            <w:r w:rsidRPr="007C15F5">
              <w:t>15.</w:t>
            </w:r>
          </w:p>
        </w:tc>
        <w:tc>
          <w:tcPr>
            <w:tcW w:w="7428" w:type="dxa"/>
            <w:gridSpan w:val="2"/>
          </w:tcPr>
          <w:p w14:paraId="24168079" w14:textId="77777777" w:rsidR="000D4456" w:rsidRPr="007C15F5" w:rsidRDefault="000D4456" w:rsidP="00C33EEE">
            <w:pPr>
              <w:pStyle w:val="cmpara"/>
              <w:keepNext/>
              <w:spacing w:after="220"/>
              <w:rPr>
                <w:szCs w:val="24"/>
              </w:rPr>
            </w:pPr>
            <w:r w:rsidRPr="007C15F5">
              <w:rPr>
                <w:szCs w:val="24"/>
              </w:rPr>
              <w:t>Conservation Measure 26</w:t>
            </w:r>
            <w:r w:rsidRPr="007C15F5">
              <w:rPr>
                <w:szCs w:val="24"/>
              </w:rPr>
              <w:noBreakHyphen/>
              <w:t>01 applies.</w:t>
            </w:r>
          </w:p>
          <w:p w14:paraId="0E4B5E94" w14:textId="77777777" w:rsidR="000D4456" w:rsidRPr="007C15F5" w:rsidRDefault="000D4456" w:rsidP="00C33EEE">
            <w:pPr>
              <w:pStyle w:val="cmpara"/>
              <w:keepNext/>
              <w:spacing w:after="220"/>
              <w:rPr>
                <w:szCs w:val="24"/>
              </w:rPr>
            </w:pPr>
            <w:r w:rsidRPr="007C15F5">
              <w:rPr>
                <w:szCs w:val="24"/>
              </w:rPr>
              <w:t>Conservation Measures 22</w:t>
            </w:r>
            <w:r w:rsidRPr="007C15F5">
              <w:rPr>
                <w:szCs w:val="24"/>
              </w:rPr>
              <w:noBreakHyphen/>
              <w:t>06, 22-07 and 22-08 apply.</w:t>
            </w:r>
          </w:p>
        </w:tc>
      </w:tr>
      <w:tr w:rsidR="000D4456" w:rsidRPr="007C15F5" w14:paraId="48737322" w14:textId="77777777" w:rsidTr="00C33EEE">
        <w:trPr>
          <w:cantSplit/>
        </w:trPr>
        <w:tc>
          <w:tcPr>
            <w:tcW w:w="1347" w:type="dxa"/>
          </w:tcPr>
          <w:p w14:paraId="236D0AB0" w14:textId="77777777" w:rsidR="000D4456" w:rsidRPr="001E1179" w:rsidRDefault="000D4456" w:rsidP="00C33EEE">
            <w:pPr>
              <w:pStyle w:val="cmpara"/>
              <w:spacing w:after="480"/>
              <w:jc w:val="left"/>
              <w:rPr>
                <w:sz w:val="20"/>
              </w:rPr>
            </w:pPr>
          </w:p>
        </w:tc>
        <w:tc>
          <w:tcPr>
            <w:tcW w:w="555" w:type="dxa"/>
          </w:tcPr>
          <w:p w14:paraId="293FD795" w14:textId="77777777" w:rsidR="000D4456" w:rsidRPr="007C15F5" w:rsidRDefault="000D4456" w:rsidP="00C33EEE">
            <w:pPr>
              <w:pStyle w:val="cmpara"/>
            </w:pPr>
          </w:p>
        </w:tc>
        <w:tc>
          <w:tcPr>
            <w:tcW w:w="7428" w:type="dxa"/>
            <w:gridSpan w:val="2"/>
          </w:tcPr>
          <w:p w14:paraId="113E3A36" w14:textId="77777777" w:rsidR="000D4456" w:rsidRPr="007C15F5" w:rsidRDefault="000D4456"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4BDD3F" w14:textId="77777777" w:rsidR="000D4456" w:rsidRPr="007C15F5" w:rsidRDefault="000D4456" w:rsidP="00C33EEE">
            <w:pPr>
              <w:pStyle w:val="cmfootnote"/>
              <w:spacing w:after="480"/>
              <w:ind w:left="278" w:hanging="278"/>
              <w:rPr>
                <w:szCs w:val="24"/>
              </w:rPr>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bookmarkEnd w:id="2"/>
    </w:tbl>
    <w:p w14:paraId="1014B081" w14:textId="77777777" w:rsidR="00293928" w:rsidRPr="00CC39F5" w:rsidRDefault="00293928" w:rsidP="00CC39F5"/>
    <w:sectPr w:rsidR="00293928" w:rsidRPr="00CC39F5" w:rsidSect="002A304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115B4" w14:textId="77777777" w:rsidR="00860B0F" w:rsidRDefault="00860B0F">
      <w:r>
        <w:separator/>
      </w:r>
    </w:p>
  </w:endnote>
  <w:endnote w:type="continuationSeparator" w:id="0">
    <w:p w14:paraId="29F53DF0" w14:textId="77777777" w:rsidR="00860B0F" w:rsidRDefault="00860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D6AC7" w14:textId="77777777" w:rsidR="00860B0F" w:rsidRDefault="00860B0F">
      <w:r>
        <w:separator/>
      </w:r>
    </w:p>
  </w:footnote>
  <w:footnote w:type="continuationSeparator" w:id="0">
    <w:p w14:paraId="7C5E8342" w14:textId="77777777" w:rsidR="00860B0F" w:rsidRDefault="00860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2CE7" w14:textId="77777777" w:rsidR="000D4456" w:rsidRDefault="000D4456" w:rsidP="000D4456">
    <w:pPr>
      <w:pStyle w:val="evenheader"/>
    </w:pPr>
    <w:r>
      <w:t>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C908C" w14:textId="47DE573F" w:rsidR="00C54574" w:rsidRDefault="000D4456" w:rsidP="000D4456">
    <w:pPr>
      <w:pStyle w:val="oddheader"/>
    </w:pPr>
    <w:r>
      <w:t>41-07</w:t>
    </w:r>
  </w:p>
  <w:p w14:paraId="37C5F89C" w14:textId="4E312499" w:rsidR="002A3049" w:rsidRDefault="00126F67" w:rsidP="000D4456">
    <w:pPr>
      <w:pStyle w:val="oddheader"/>
    </w:pPr>
    <w:del w:id="31" w:author="Doro Forck" w:date="2018-11-07T16:28:00Z">
      <w:r w:rsidDel="00E048E8">
        <w:delText>V</w:delText>
      </w:r>
    </w:del>
    <w:ins w:id="32" w:author="Keith Reid" w:date="2018-10-29T14:29:00Z">
      <w:del w:id="33" w:author="Doro Forck" w:date="2018-11-07T16:28:00Z">
        <w:r w:rsidDel="00E048E8">
          <w:delText>1</w:delText>
        </w:r>
      </w:del>
    </w:ins>
    <w:del w:id="34" w:author="Doro Forck" w:date="2018-11-07T16:28:00Z">
      <w:r w:rsidR="002A3049" w:rsidDel="00E048E8">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ith Reid">
    <w15:presenceInfo w15:providerId="AD" w15:userId="S-1-5-21-789336058-879983540-1801674531-7036"/>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457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56"/>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4456"/>
    <w:rsid w:val="000D5941"/>
    <w:rsid w:val="000D626F"/>
    <w:rsid w:val="000F0BF9"/>
    <w:rsid w:val="000F7404"/>
    <w:rsid w:val="001056D8"/>
    <w:rsid w:val="00114F3D"/>
    <w:rsid w:val="00115B5B"/>
    <w:rsid w:val="00126F67"/>
    <w:rsid w:val="001326D6"/>
    <w:rsid w:val="00134425"/>
    <w:rsid w:val="00155181"/>
    <w:rsid w:val="00155C56"/>
    <w:rsid w:val="001655D3"/>
    <w:rsid w:val="001657DA"/>
    <w:rsid w:val="00170E3D"/>
    <w:rsid w:val="0018501F"/>
    <w:rsid w:val="0019362F"/>
    <w:rsid w:val="001C00E6"/>
    <w:rsid w:val="001C2583"/>
    <w:rsid w:val="001D169D"/>
    <w:rsid w:val="001D27F7"/>
    <w:rsid w:val="001E1179"/>
    <w:rsid w:val="001F3DC8"/>
    <w:rsid w:val="00201EB9"/>
    <w:rsid w:val="00205903"/>
    <w:rsid w:val="00214397"/>
    <w:rsid w:val="0021667A"/>
    <w:rsid w:val="002176F2"/>
    <w:rsid w:val="00222E2E"/>
    <w:rsid w:val="0022678A"/>
    <w:rsid w:val="0023288F"/>
    <w:rsid w:val="00240817"/>
    <w:rsid w:val="00242BB1"/>
    <w:rsid w:val="00243D23"/>
    <w:rsid w:val="0025013F"/>
    <w:rsid w:val="0026596F"/>
    <w:rsid w:val="00265ED0"/>
    <w:rsid w:val="00276DC0"/>
    <w:rsid w:val="00285BBB"/>
    <w:rsid w:val="00290416"/>
    <w:rsid w:val="00293928"/>
    <w:rsid w:val="002A3049"/>
    <w:rsid w:val="002A55DA"/>
    <w:rsid w:val="002B13B1"/>
    <w:rsid w:val="002C48C3"/>
    <w:rsid w:val="002E3416"/>
    <w:rsid w:val="003003F8"/>
    <w:rsid w:val="00302BA1"/>
    <w:rsid w:val="003078A9"/>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2D76"/>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5CD5"/>
    <w:rsid w:val="004C4EC1"/>
    <w:rsid w:val="00500CEE"/>
    <w:rsid w:val="0050409D"/>
    <w:rsid w:val="00504703"/>
    <w:rsid w:val="00507A51"/>
    <w:rsid w:val="00516354"/>
    <w:rsid w:val="00545073"/>
    <w:rsid w:val="005456C8"/>
    <w:rsid w:val="00546024"/>
    <w:rsid w:val="00547F78"/>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60B0F"/>
    <w:rsid w:val="00872317"/>
    <w:rsid w:val="00872AAA"/>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0329"/>
    <w:rsid w:val="00A341CA"/>
    <w:rsid w:val="00A36B31"/>
    <w:rsid w:val="00A474CD"/>
    <w:rsid w:val="00A56E7B"/>
    <w:rsid w:val="00A60393"/>
    <w:rsid w:val="00A7242D"/>
    <w:rsid w:val="00A72A2A"/>
    <w:rsid w:val="00A8038A"/>
    <w:rsid w:val="00A86EDB"/>
    <w:rsid w:val="00A901F8"/>
    <w:rsid w:val="00AA0088"/>
    <w:rsid w:val="00AA33E9"/>
    <w:rsid w:val="00AB234D"/>
    <w:rsid w:val="00AB3E8C"/>
    <w:rsid w:val="00AB73D0"/>
    <w:rsid w:val="00AC4D3A"/>
    <w:rsid w:val="00AD04A5"/>
    <w:rsid w:val="00AE62BB"/>
    <w:rsid w:val="00AF76A0"/>
    <w:rsid w:val="00B0045F"/>
    <w:rsid w:val="00B01192"/>
    <w:rsid w:val="00B04AF7"/>
    <w:rsid w:val="00B05474"/>
    <w:rsid w:val="00B1169C"/>
    <w:rsid w:val="00B22A80"/>
    <w:rsid w:val="00B24522"/>
    <w:rsid w:val="00B25995"/>
    <w:rsid w:val="00B347AA"/>
    <w:rsid w:val="00B40DB7"/>
    <w:rsid w:val="00B50540"/>
    <w:rsid w:val="00B736D6"/>
    <w:rsid w:val="00B738C5"/>
    <w:rsid w:val="00B90C87"/>
    <w:rsid w:val="00BA04BA"/>
    <w:rsid w:val="00BA450C"/>
    <w:rsid w:val="00BB031C"/>
    <w:rsid w:val="00BB28EA"/>
    <w:rsid w:val="00BD1298"/>
    <w:rsid w:val="00BD257F"/>
    <w:rsid w:val="00BD3E51"/>
    <w:rsid w:val="00BE33AB"/>
    <w:rsid w:val="00BF2B18"/>
    <w:rsid w:val="00C002BA"/>
    <w:rsid w:val="00C06115"/>
    <w:rsid w:val="00C07CA7"/>
    <w:rsid w:val="00C15F16"/>
    <w:rsid w:val="00C22098"/>
    <w:rsid w:val="00C35C40"/>
    <w:rsid w:val="00C36C0D"/>
    <w:rsid w:val="00C37F3D"/>
    <w:rsid w:val="00C5014E"/>
    <w:rsid w:val="00C54574"/>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84A26"/>
    <w:rsid w:val="00D90E1B"/>
    <w:rsid w:val="00D95BF9"/>
    <w:rsid w:val="00DB3658"/>
    <w:rsid w:val="00DB5074"/>
    <w:rsid w:val="00DB6B92"/>
    <w:rsid w:val="00DB6F2A"/>
    <w:rsid w:val="00DB6FC8"/>
    <w:rsid w:val="00DC1401"/>
    <w:rsid w:val="00DD1704"/>
    <w:rsid w:val="00DD4DB2"/>
    <w:rsid w:val="00DF04E2"/>
    <w:rsid w:val="00E048E8"/>
    <w:rsid w:val="00E05AAD"/>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2042"/>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4e4e4,#ddd,silver,#b9b9b9"/>
    </o:shapedefaults>
    <o:shapelayout v:ext="edit">
      <o:idmap v:ext="edit" data="1"/>
    </o:shapelayout>
  </w:shapeDefaults>
  <w:decimalSymbol w:val="."/>
  <w:listSeparator w:val=","/>
  <w14:docId w14:val="2474E0B7"/>
  <w15:docId w15:val="{7320CD14-B1DD-4F82-BC55-6C8D539B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0D4456"/>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A8432-9B2F-41BD-9699-742BF1C8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2</Pages>
  <Words>592</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2018-10-29T03:29:00Z</dcterms:created>
  <dcterms:modified xsi:type="dcterms:W3CDTF">2018-11-07T05:28:00Z</dcterms:modified>
</cp:coreProperties>
</file>